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0E2E5A">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F13DBC">
      <w:pPr>
        <w:pStyle w:val="Odstavecseseznamem"/>
        <w:numPr>
          <w:ilvl w:val="0"/>
          <w:numId w:val="20"/>
        </w:numPr>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02305D">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059F89D3" w14:textId="5477078B" w:rsidR="00C51832" w:rsidRDefault="00C51832" w:rsidP="0024457F">
      <w:pPr>
        <w:jc w:val="center"/>
        <w:rPr>
          <w:rFonts w:ascii="Calibri" w:hAnsi="Calibri" w:cs="Calibri"/>
          <w:sz w:val="22"/>
          <w:szCs w:val="22"/>
        </w:rPr>
      </w:pPr>
    </w:p>
    <w:p w14:paraId="7569398F" w14:textId="77777777" w:rsidR="00C51832" w:rsidRPr="004617FC" w:rsidRDefault="00C51832"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18ABEDE1" w14:textId="00BA9723"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F53112" w:rsidRPr="00443763">
        <w:rPr>
          <w:rFonts w:ascii="Calibri" w:hAnsi="Calibri" w:cs="Calibri"/>
          <w:b/>
          <w:bCs/>
          <w:sz w:val="22"/>
          <w:szCs w:val="22"/>
        </w:rPr>
        <w:t xml:space="preserve">Léčivý přípravek ATC skupiny N05AX13 s účinnou látkou </w:t>
      </w:r>
      <w:proofErr w:type="spellStart"/>
      <w:r w:rsidR="007B0A88">
        <w:rPr>
          <w:rFonts w:ascii="Calibri" w:hAnsi="Calibri" w:cs="Calibri"/>
          <w:b/>
          <w:bCs/>
          <w:sz w:val="22"/>
          <w:szCs w:val="22"/>
        </w:rPr>
        <w:t>p</w:t>
      </w:r>
      <w:r w:rsidR="00F53112" w:rsidRPr="00443763">
        <w:rPr>
          <w:rFonts w:ascii="Calibri" w:hAnsi="Calibri" w:cs="Calibri"/>
          <w:b/>
          <w:bCs/>
          <w:sz w:val="22"/>
          <w:szCs w:val="22"/>
        </w:rPr>
        <w:t>aliperidon</w:t>
      </w:r>
      <w:proofErr w:type="spellEnd"/>
      <w:r w:rsidR="007B0A88">
        <w:rPr>
          <w:rFonts w:ascii="Calibri" w:hAnsi="Calibri" w:cs="Calibri"/>
          <w:b/>
          <w:bCs/>
          <w:sz w:val="22"/>
          <w:szCs w:val="22"/>
        </w:rPr>
        <w:t xml:space="preserve">, část </w:t>
      </w:r>
      <w:r w:rsidR="007B0A88" w:rsidRPr="007B0A88">
        <w:rPr>
          <w:rFonts w:ascii="Calibri" w:hAnsi="Calibri" w:cs="Calibri"/>
          <w:b/>
          <w:bCs/>
          <w:sz w:val="22"/>
          <w:szCs w:val="22"/>
          <w:highlight w:val="yellow"/>
        </w:rPr>
        <w:t>…….</w:t>
      </w:r>
      <w:r w:rsidR="007B0A88">
        <w:rPr>
          <w:rFonts w:ascii="Calibri" w:hAnsi="Calibri" w:cs="Calibri"/>
          <w:b/>
          <w:bCs/>
          <w:sz w:val="22"/>
          <w:szCs w:val="22"/>
        </w:rPr>
        <w:t xml:space="preserve">, název části </w:t>
      </w:r>
      <w:r w:rsidR="007B0A88" w:rsidRPr="007B0A88">
        <w:rPr>
          <w:rFonts w:ascii="Calibri" w:hAnsi="Calibri" w:cs="Calibri"/>
          <w:b/>
          <w:bCs/>
          <w:sz w:val="22"/>
          <w:szCs w:val="22"/>
          <w:highlight w:val="yellow"/>
        </w:rPr>
        <w:t>………………………………….</w:t>
      </w:r>
      <w:r w:rsidR="007B0A88">
        <w:rPr>
          <w:rFonts w:ascii="Calibri" w:hAnsi="Calibri" w:cs="Calibri"/>
          <w:b/>
          <w:bCs/>
          <w:sz w:val="22"/>
          <w:szCs w:val="22"/>
        </w:rPr>
        <w:t xml:space="preserve"> </w:t>
      </w:r>
      <w:r w:rsidR="007B0A88" w:rsidRPr="007B0A88">
        <w:rPr>
          <w:rFonts w:ascii="Calibri" w:hAnsi="Calibri" w:cs="Calibri"/>
          <w:i/>
          <w:iCs/>
          <w:sz w:val="22"/>
          <w:szCs w:val="22"/>
          <w:highlight w:val="yellow"/>
        </w:rPr>
        <w:t>(doplní účastník)</w:t>
      </w:r>
      <w:r w:rsidR="00F53112"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09EE8848"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E50C8E" w:rsidRPr="00E50C8E">
        <w:rPr>
          <w:rFonts w:ascii="Calibri" w:hAnsi="Calibri" w:cs="Arial"/>
          <w:b/>
          <w:bCs/>
          <w:sz w:val="22"/>
          <w:szCs w:val="22"/>
        </w:rPr>
        <w:t xml:space="preserve">ATC skupiny </w:t>
      </w:r>
      <w:r w:rsidR="00F53112" w:rsidRPr="00443763">
        <w:rPr>
          <w:rFonts w:ascii="Calibri" w:hAnsi="Calibri" w:cs="Calibri"/>
          <w:b/>
          <w:bCs/>
          <w:sz w:val="22"/>
          <w:szCs w:val="22"/>
        </w:rPr>
        <w:t xml:space="preserve">N05AX13 s účinnou látkou </w:t>
      </w:r>
      <w:proofErr w:type="spellStart"/>
      <w:r w:rsidR="007B0A88">
        <w:rPr>
          <w:rFonts w:ascii="Calibri" w:hAnsi="Calibri" w:cs="Calibri"/>
          <w:b/>
          <w:bCs/>
          <w:sz w:val="22"/>
          <w:szCs w:val="22"/>
        </w:rPr>
        <w:t>p</w:t>
      </w:r>
      <w:r w:rsidR="00F53112" w:rsidRPr="00443763">
        <w:rPr>
          <w:rFonts w:ascii="Calibri" w:hAnsi="Calibri" w:cs="Calibri"/>
          <w:b/>
          <w:bCs/>
          <w:sz w:val="22"/>
          <w:szCs w:val="22"/>
        </w:rPr>
        <w:t>aliperidon</w:t>
      </w:r>
      <w:proofErr w:type="spellEnd"/>
      <w:r w:rsidR="00F53112"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C51832">
      <w:pPr>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11BF56BA"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1" w:name="_Hlk109636875"/>
      <w:r w:rsidR="00E70C67" w:rsidRPr="0030471B">
        <w:rPr>
          <w:rFonts w:ascii="Calibri" w:hAnsi="Calibri" w:cs="Calibri"/>
          <w:sz w:val="22"/>
          <w:szCs w:val="22"/>
        </w:rPr>
        <w:t>na základě dílčích objednávek vystavených kupujícím,</w:t>
      </w:r>
      <w:bookmarkEnd w:id="1"/>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164084F3"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bookmarkStart w:id="2" w:name="_Hlk109636900"/>
      <w:r w:rsidR="00E70C67" w:rsidRPr="0030471B">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48D2710C" w:rsidR="00A6648D" w:rsidRDefault="00A6648D" w:rsidP="005E0F36">
      <w:pPr>
        <w:jc w:val="both"/>
        <w:rPr>
          <w:rFonts w:ascii="Calibri" w:hAnsi="Calibri" w:cs="Calibri"/>
          <w:iCs/>
          <w:sz w:val="22"/>
          <w:szCs w:val="22"/>
        </w:rPr>
      </w:pPr>
    </w:p>
    <w:p w14:paraId="4C47ACC1" w14:textId="77777777" w:rsidR="0002305D" w:rsidRPr="004617FC" w:rsidRDefault="0002305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407C88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E2FC21C" w:rsidR="007460F2" w:rsidRPr="007B0A88" w:rsidRDefault="007460F2" w:rsidP="007B0A88">
      <w:pPr>
        <w:ind w:left="709" w:hanging="709"/>
        <w:jc w:val="both"/>
        <w:rPr>
          <w:rFonts w:ascii="Calibri" w:hAnsi="Calibri" w:cs="Calibri"/>
          <w:i/>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7B0A88">
        <w:rPr>
          <w:rFonts w:ascii="Calibri" w:hAnsi="Calibri" w:cs="Calibri"/>
          <w:sz w:val="22"/>
          <w:szCs w:val="22"/>
        </w:rPr>
        <w:t xml:space="preserve"> </w:t>
      </w:r>
      <w:r w:rsidR="007B0A88" w:rsidRPr="007B0A88">
        <w:rPr>
          <w:rFonts w:ascii="Calibri" w:hAnsi="Calibri" w:cs="Calibri"/>
          <w:sz w:val="22"/>
          <w:szCs w:val="22"/>
        </w:rPr>
        <w:t>včetně nezbytné průvodní dokumentace</w:t>
      </w:r>
      <w:r w:rsidRPr="004617FC">
        <w:rPr>
          <w:rFonts w:ascii="Calibri" w:hAnsi="Calibri" w:cs="Calibri"/>
          <w:sz w:val="22"/>
          <w:szCs w:val="22"/>
        </w:rPr>
        <w:t>.</w:t>
      </w:r>
    </w:p>
    <w:p w14:paraId="2E4779CE" w14:textId="7E747EF5"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7B0A88">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2A88E37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7B0A88">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79421F85"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7B0A88">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E052668"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7B0A88">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F53112">
        <w:rPr>
          <w:rFonts w:ascii="Calibri" w:hAnsi="Calibri" w:cs="Calibri"/>
          <w:sz w:val="22"/>
          <w:szCs w:val="22"/>
        </w:rPr>
        <w:t>zboží</w:t>
      </w:r>
      <w:r w:rsidR="00D51DFE" w:rsidRPr="00F53112">
        <w:rPr>
          <w:rFonts w:ascii="Calibri" w:hAnsi="Calibri" w:cs="Calibri"/>
          <w:sz w:val="22"/>
          <w:szCs w:val="22"/>
        </w:rPr>
        <w:t xml:space="preserve"> </w:t>
      </w:r>
      <w:r w:rsidR="00D51DFE" w:rsidRPr="00F53112">
        <w:rPr>
          <w:rFonts w:ascii="Calibri" w:hAnsi="Calibri" w:cs="Calibri"/>
          <w:b/>
          <w:bCs/>
          <w:sz w:val="22"/>
          <w:szCs w:val="22"/>
        </w:rPr>
        <w:t xml:space="preserve">za období </w:t>
      </w:r>
      <w:r w:rsidR="00690D0E" w:rsidRPr="00F53112">
        <w:rPr>
          <w:rFonts w:ascii="Calibri" w:hAnsi="Calibri" w:cs="Calibri"/>
          <w:b/>
          <w:bCs/>
          <w:sz w:val="22"/>
          <w:szCs w:val="22"/>
        </w:rPr>
        <w:t>2 let (24</w:t>
      </w:r>
      <w:r w:rsidR="00D51DFE" w:rsidRPr="00F53112">
        <w:rPr>
          <w:rFonts w:ascii="Calibri" w:hAnsi="Calibri" w:cs="Calibri"/>
          <w:b/>
          <w:bCs/>
          <w:sz w:val="22"/>
          <w:szCs w:val="22"/>
        </w:rPr>
        <w:t xml:space="preserve"> měsíců)</w:t>
      </w:r>
      <w:r w:rsidR="009306B9" w:rsidRPr="00F53112">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w:t>
      </w:r>
      <w:r w:rsidRPr="004617FC">
        <w:rPr>
          <w:rFonts w:ascii="Calibri" w:hAnsi="Calibri" w:cs="Calibri"/>
          <w:sz w:val="22"/>
          <w:szCs w:val="22"/>
        </w:rPr>
        <w:lastRenderedPageBreak/>
        <w:t xml:space="preserve">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6EAB56C3"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w:t>
      </w:r>
      <w:r w:rsidR="006203D5" w:rsidRPr="00493714">
        <w:rPr>
          <w:rFonts w:ascii="Calibri" w:hAnsi="Calibri" w:cs="Calibri"/>
          <w:sz w:val="22"/>
          <w:szCs w:val="22"/>
        </w:rPr>
        <w:t>v pracovních dnech</w:t>
      </w:r>
      <w:r w:rsidRPr="00493714">
        <w:rPr>
          <w:rFonts w:ascii="Calibri" w:hAnsi="Calibri" w:cs="Calibri"/>
          <w:sz w:val="22"/>
          <w:szCs w:val="22"/>
        </w:rPr>
        <w:t xml:space="preserve"> </w:t>
      </w:r>
      <w:r w:rsidRPr="004617FC">
        <w:rPr>
          <w:rFonts w:ascii="Calibri" w:hAnsi="Calibri" w:cs="Calibri"/>
          <w:sz w:val="22"/>
          <w:szCs w:val="22"/>
        </w:rPr>
        <w:t xml:space="preserve">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3F4445F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2A36B843"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2A308C37"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4DF16C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C51832">
      <w:pPr>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3EB25D24"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53112">
        <w:rPr>
          <w:rFonts w:ascii="Calibri" w:hAnsi="Calibri" w:cs="Calibri"/>
          <w:b/>
          <w:iCs/>
          <w:sz w:val="22"/>
          <w:szCs w:val="22"/>
        </w:rPr>
        <w:t xml:space="preserve">na dobu </w:t>
      </w:r>
      <w:r w:rsidR="00F77E40" w:rsidRPr="00F53112">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7298C9F4" w14:textId="77777777" w:rsidR="00B942F5" w:rsidRDefault="00B942F5" w:rsidP="0024457F">
      <w:pPr>
        <w:pStyle w:val="Zkladntextodsazen"/>
        <w:spacing w:after="0"/>
        <w:ind w:left="705" w:hanging="705"/>
        <w:jc w:val="both"/>
        <w:rPr>
          <w:rFonts w:ascii="Calibri" w:hAnsi="Calibri" w:cs="Calibri"/>
          <w:sz w:val="22"/>
          <w:szCs w:val="22"/>
        </w:rPr>
      </w:pPr>
    </w:p>
    <w:p w14:paraId="241AC023" w14:textId="5BAC0DC3"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77777777" w:rsidR="005A56A6" w:rsidRPr="004617FC" w:rsidRDefault="005A56A6" w:rsidP="0024457F">
      <w:pPr>
        <w:rPr>
          <w:rFonts w:ascii="Calibri" w:hAnsi="Calibri"/>
          <w:sz w:val="22"/>
          <w:szCs w:val="22"/>
          <w:shd w:val="clear" w:color="auto" w:fill="FFFFFF" w:themeFill="background1"/>
        </w:rPr>
      </w:pPr>
    </w:p>
    <w:p w14:paraId="3914E9CA" w14:textId="6A8886DB" w:rsidR="0024457F" w:rsidRDefault="0024457F" w:rsidP="0024457F">
      <w:pPr>
        <w:rPr>
          <w:rFonts w:ascii="Calibri" w:hAnsi="Calibri"/>
          <w:sz w:val="22"/>
          <w:szCs w:val="22"/>
          <w:shd w:val="clear" w:color="auto" w:fill="FFFFFF" w:themeFill="background1"/>
        </w:rPr>
      </w:pPr>
    </w:p>
    <w:p w14:paraId="12AA6B15" w14:textId="2EDAD135" w:rsidR="00B942F5" w:rsidRDefault="00B942F5" w:rsidP="0024457F">
      <w:pPr>
        <w:rPr>
          <w:rFonts w:ascii="Calibri" w:hAnsi="Calibri"/>
          <w:sz w:val="22"/>
          <w:szCs w:val="22"/>
          <w:shd w:val="clear" w:color="auto" w:fill="FFFFFF" w:themeFill="background1"/>
        </w:rPr>
      </w:pPr>
    </w:p>
    <w:p w14:paraId="1B98AA29" w14:textId="77777777" w:rsidR="00B942F5" w:rsidRPr="004617FC" w:rsidRDefault="00B942F5"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AC49A72" w:rsidR="0022356A" w:rsidRDefault="0022356A" w:rsidP="0024457F">
      <w:pPr>
        <w:rPr>
          <w:rFonts w:ascii="Calibri" w:hAnsi="Calibri"/>
          <w:bCs/>
          <w:sz w:val="22"/>
          <w:szCs w:val="22"/>
        </w:rPr>
      </w:pPr>
    </w:p>
    <w:p w14:paraId="7365E00D" w14:textId="26514E5B" w:rsidR="00B942F5" w:rsidRDefault="00B942F5" w:rsidP="0024457F">
      <w:pPr>
        <w:rPr>
          <w:rFonts w:ascii="Calibri" w:hAnsi="Calibri"/>
          <w:bCs/>
          <w:sz w:val="22"/>
          <w:szCs w:val="22"/>
        </w:rPr>
      </w:pPr>
    </w:p>
    <w:p w14:paraId="1837C7D0" w14:textId="77777777" w:rsidR="00B942F5" w:rsidRDefault="00B942F5" w:rsidP="0024457F">
      <w:pPr>
        <w:rPr>
          <w:rFonts w:ascii="Calibri" w:hAnsi="Calibri"/>
          <w:bCs/>
          <w:sz w:val="22"/>
          <w:szCs w:val="22"/>
        </w:rPr>
      </w:pPr>
    </w:p>
    <w:p w14:paraId="317370B3" w14:textId="77777777" w:rsidR="00C51832" w:rsidRPr="004617FC" w:rsidRDefault="00C5183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C51832">
      <w:headerReference w:type="default" r:id="rId8"/>
      <w:footerReference w:type="default" r:id="rId9"/>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3"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4"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70EFF55D">
          <wp:simplePos x="0" y="0"/>
          <wp:positionH relativeFrom="margin">
            <wp:align>right</wp:align>
          </wp:positionH>
          <wp:positionV relativeFrom="paragraph">
            <wp:posOffset>-656834</wp:posOffset>
          </wp:positionV>
          <wp:extent cx="2102400" cy="565200"/>
          <wp:effectExtent l="0" t="0" r="0" b="635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305D"/>
    <w:rsid w:val="00031EBF"/>
    <w:rsid w:val="0003215D"/>
    <w:rsid w:val="0003476A"/>
    <w:rsid w:val="00035495"/>
    <w:rsid w:val="00047C2D"/>
    <w:rsid w:val="00054942"/>
    <w:rsid w:val="00074CC0"/>
    <w:rsid w:val="00076408"/>
    <w:rsid w:val="00091376"/>
    <w:rsid w:val="00096DC0"/>
    <w:rsid w:val="000A2A80"/>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773A8"/>
    <w:rsid w:val="00280BF4"/>
    <w:rsid w:val="00292BB6"/>
    <w:rsid w:val="0029689E"/>
    <w:rsid w:val="00296D0F"/>
    <w:rsid w:val="002A13E7"/>
    <w:rsid w:val="002B0BFC"/>
    <w:rsid w:val="002B1D08"/>
    <w:rsid w:val="002B6872"/>
    <w:rsid w:val="002C7B5A"/>
    <w:rsid w:val="002E016F"/>
    <w:rsid w:val="0030471B"/>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BF0"/>
    <w:rsid w:val="00451D4D"/>
    <w:rsid w:val="00452385"/>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2BA"/>
    <w:rsid w:val="006E4771"/>
    <w:rsid w:val="006F788D"/>
    <w:rsid w:val="007247D4"/>
    <w:rsid w:val="00724DD2"/>
    <w:rsid w:val="007460F2"/>
    <w:rsid w:val="00762523"/>
    <w:rsid w:val="00766540"/>
    <w:rsid w:val="00784765"/>
    <w:rsid w:val="00787886"/>
    <w:rsid w:val="007B0A88"/>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6ED1"/>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96A4F"/>
    <w:rsid w:val="00AA5D7B"/>
    <w:rsid w:val="00AA7707"/>
    <w:rsid w:val="00AC1CA0"/>
    <w:rsid w:val="00AD38CB"/>
    <w:rsid w:val="00AE4FC2"/>
    <w:rsid w:val="00B07760"/>
    <w:rsid w:val="00B27F6E"/>
    <w:rsid w:val="00B33D87"/>
    <w:rsid w:val="00B50C12"/>
    <w:rsid w:val="00B52085"/>
    <w:rsid w:val="00B52E0B"/>
    <w:rsid w:val="00B7377A"/>
    <w:rsid w:val="00B8223A"/>
    <w:rsid w:val="00B942F5"/>
    <w:rsid w:val="00BA12C2"/>
    <w:rsid w:val="00BA57EC"/>
    <w:rsid w:val="00BB3965"/>
    <w:rsid w:val="00BB6BA8"/>
    <w:rsid w:val="00BC054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41C7"/>
    <w:rsid w:val="00D07CAD"/>
    <w:rsid w:val="00D24282"/>
    <w:rsid w:val="00D325DC"/>
    <w:rsid w:val="00D332BF"/>
    <w:rsid w:val="00D366B7"/>
    <w:rsid w:val="00D51DFE"/>
    <w:rsid w:val="00D53BCC"/>
    <w:rsid w:val="00D66BCF"/>
    <w:rsid w:val="00D67A3D"/>
    <w:rsid w:val="00D91251"/>
    <w:rsid w:val="00D96513"/>
    <w:rsid w:val="00DD1CE0"/>
    <w:rsid w:val="00DD782B"/>
    <w:rsid w:val="00DE3207"/>
    <w:rsid w:val="00DE38CA"/>
    <w:rsid w:val="00E04AA8"/>
    <w:rsid w:val="00E16C66"/>
    <w:rsid w:val="00E174BC"/>
    <w:rsid w:val="00E21566"/>
    <w:rsid w:val="00E37F4D"/>
    <w:rsid w:val="00E4278A"/>
    <w:rsid w:val="00E50C8E"/>
    <w:rsid w:val="00E512B0"/>
    <w:rsid w:val="00E51AB2"/>
    <w:rsid w:val="00E52F12"/>
    <w:rsid w:val="00E70C67"/>
    <w:rsid w:val="00E81ADB"/>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53112"/>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062E"/>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3193</Words>
  <Characters>18839</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cp:revision>
  <cp:lastPrinted>2018-05-18T08:11:00Z</cp:lastPrinted>
  <dcterms:created xsi:type="dcterms:W3CDTF">2023-01-17T09:35:00Z</dcterms:created>
  <dcterms:modified xsi:type="dcterms:W3CDTF">2023-02-18T18:57:00Z</dcterms:modified>
</cp:coreProperties>
</file>